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C6350" w14:textId="04C54F3C" w:rsidR="0002042B" w:rsidRPr="00DA6A3D" w:rsidRDefault="0002042B" w:rsidP="00455615">
      <w:pPr>
        <w:pStyle w:val="Titre1"/>
        <w:shd w:val="clear" w:color="C0C0C0" w:fill="A6A6A6"/>
        <w:tabs>
          <w:tab w:val="left" w:pos="8931"/>
        </w:tabs>
        <w:ind w:right="707"/>
        <w:jc w:val="center"/>
        <w:rPr>
          <w:rFonts w:ascii="Calibri" w:hAnsi="Calibri" w:cstheme="minorHAnsi"/>
          <w:sz w:val="22"/>
          <w:szCs w:val="22"/>
        </w:rPr>
      </w:pPr>
      <w:bookmarkStart w:id="0" w:name="_Toc526254341"/>
      <w:r w:rsidRPr="00DA6A3D">
        <w:rPr>
          <w:rFonts w:ascii="Calibri" w:hAnsi="Calibri" w:cstheme="minorHAnsi"/>
          <w:sz w:val="22"/>
          <w:szCs w:val="22"/>
        </w:rPr>
        <w:t xml:space="preserve">ANNEXE </w:t>
      </w:r>
      <w:bookmarkStart w:id="1" w:name="_Toc62636749"/>
      <w:r w:rsidR="00C77677">
        <w:rPr>
          <w:rFonts w:ascii="Calibri" w:hAnsi="Calibri" w:cstheme="minorHAnsi"/>
          <w:sz w:val="22"/>
          <w:szCs w:val="22"/>
        </w:rPr>
        <w:t>1</w:t>
      </w:r>
      <w:r w:rsidR="004D19DA">
        <w:rPr>
          <w:rFonts w:ascii="Calibri" w:hAnsi="Calibri" w:cstheme="minorHAnsi"/>
          <w:sz w:val="22"/>
          <w:szCs w:val="22"/>
        </w:rPr>
        <w:t xml:space="preserve"> au </w:t>
      </w:r>
      <w:r w:rsidRPr="00DA6A3D">
        <w:rPr>
          <w:rFonts w:ascii="Calibri" w:hAnsi="Calibri" w:cstheme="minorHAnsi"/>
          <w:sz w:val="22"/>
          <w:szCs w:val="22"/>
        </w:rPr>
        <w:t xml:space="preserve">CCAP </w:t>
      </w:r>
    </w:p>
    <w:p w14:paraId="1F5AA811" w14:textId="77777777" w:rsidR="00455615" w:rsidRPr="00DA6A3D" w:rsidRDefault="00455615" w:rsidP="00455615">
      <w:pPr>
        <w:pStyle w:val="Titre1"/>
        <w:shd w:val="clear" w:color="C0C0C0" w:fill="A6A6A6"/>
        <w:tabs>
          <w:tab w:val="left" w:pos="8931"/>
        </w:tabs>
        <w:ind w:right="707"/>
        <w:jc w:val="center"/>
        <w:rPr>
          <w:rFonts w:ascii="Calibri" w:hAnsi="Calibri" w:cstheme="minorHAnsi"/>
          <w:sz w:val="22"/>
          <w:szCs w:val="22"/>
        </w:rPr>
      </w:pPr>
      <w:r w:rsidRPr="00DA6A3D">
        <w:rPr>
          <w:rFonts w:ascii="Calibri" w:hAnsi="Calibri" w:cstheme="minorHAnsi"/>
          <w:sz w:val="22"/>
          <w:szCs w:val="22"/>
        </w:rPr>
        <w:t xml:space="preserve"> RISQUES GENERAUX DANS LES ETABLISSEMENTS HOSPITALIERS</w:t>
      </w:r>
      <w:bookmarkEnd w:id="0"/>
      <w:bookmarkEnd w:id="1"/>
    </w:p>
    <w:p w14:paraId="73EE49E6" w14:textId="77777777" w:rsidR="00455615" w:rsidRDefault="00455615" w:rsidP="00455615">
      <w:pPr>
        <w:tabs>
          <w:tab w:val="left" w:pos="8931"/>
        </w:tabs>
        <w:ind w:right="707"/>
        <w:rPr>
          <w:rFonts w:ascii="Calibri" w:hAnsi="Calibri" w:cstheme="minorHAnsi"/>
          <w:sz w:val="22"/>
        </w:rPr>
      </w:pPr>
    </w:p>
    <w:p w14:paraId="1795DF76" w14:textId="77777777" w:rsidR="00F23DC2" w:rsidRPr="00DA6A3D" w:rsidRDefault="00F23DC2" w:rsidP="00455615">
      <w:pPr>
        <w:tabs>
          <w:tab w:val="left" w:pos="8931"/>
        </w:tabs>
        <w:ind w:right="707"/>
        <w:rPr>
          <w:rFonts w:ascii="Calibri" w:hAnsi="Calibri" w:cstheme="minorHAnsi"/>
          <w:sz w:val="22"/>
        </w:rPr>
      </w:pPr>
    </w:p>
    <w:p w14:paraId="6BAA82B6" w14:textId="77777777"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Les établissements hospitaliers sont des lieux ouverts au public. A ce titre, il est rappelé aux intervenants extérieurs que les risques d'accidents, nés de la coopération de plusieurs entreprises sur un même site tels que mentionnés dans le décret du 20 février 1992, sont considérablement amplifiés du fait de la présence permanente de patients dont les capacités d'action sont souvent réduites, voire inexistantes. </w:t>
      </w:r>
    </w:p>
    <w:p w14:paraId="07657FF3" w14:textId="77777777" w:rsidR="00455615" w:rsidRDefault="00455615" w:rsidP="00455615">
      <w:pPr>
        <w:tabs>
          <w:tab w:val="left" w:pos="8931"/>
        </w:tabs>
        <w:ind w:right="707"/>
        <w:jc w:val="both"/>
        <w:rPr>
          <w:rFonts w:ascii="Calibri" w:hAnsi="Calibri" w:cstheme="minorHAnsi"/>
          <w:sz w:val="22"/>
        </w:rPr>
      </w:pPr>
    </w:p>
    <w:p w14:paraId="5BEA3C42" w14:textId="77777777" w:rsidR="00F23DC2" w:rsidRPr="00DA6A3D" w:rsidRDefault="00F23DC2" w:rsidP="00455615">
      <w:pPr>
        <w:tabs>
          <w:tab w:val="left" w:pos="8931"/>
        </w:tabs>
        <w:ind w:right="707"/>
        <w:jc w:val="both"/>
        <w:rPr>
          <w:rFonts w:ascii="Calibri" w:hAnsi="Calibri" w:cstheme="minorHAnsi"/>
          <w:sz w:val="22"/>
        </w:rPr>
      </w:pPr>
    </w:p>
    <w:p w14:paraId="4416858B" w14:textId="77777777"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Leur présence génère :</w:t>
      </w:r>
    </w:p>
    <w:p w14:paraId="2F0E0FF8" w14:textId="77777777" w:rsidR="00455615" w:rsidRPr="00DA6A3D" w:rsidRDefault="00455615" w:rsidP="00455615">
      <w:pPr>
        <w:tabs>
          <w:tab w:val="left" w:pos="8931"/>
        </w:tabs>
        <w:ind w:right="707"/>
        <w:jc w:val="both"/>
        <w:rPr>
          <w:rFonts w:ascii="Calibri" w:hAnsi="Calibri" w:cstheme="minorHAnsi"/>
          <w:sz w:val="22"/>
        </w:rPr>
      </w:pPr>
    </w:p>
    <w:p w14:paraId="49877B34" w14:textId="77777777" w:rsidR="00455615" w:rsidRPr="00DA6A3D" w:rsidRDefault="00455615" w:rsidP="00455615">
      <w:pPr>
        <w:numPr>
          <w:ilvl w:val="0"/>
          <w:numId w:val="1"/>
        </w:numPr>
        <w:tabs>
          <w:tab w:val="left" w:pos="8931"/>
        </w:tabs>
        <w:ind w:right="707"/>
        <w:jc w:val="both"/>
        <w:rPr>
          <w:rFonts w:ascii="Calibri" w:hAnsi="Calibri" w:cstheme="minorHAnsi"/>
          <w:sz w:val="22"/>
        </w:rPr>
      </w:pPr>
      <w:proofErr w:type="gramStart"/>
      <w:r w:rsidRPr="00DA6A3D">
        <w:rPr>
          <w:rFonts w:ascii="Calibri" w:hAnsi="Calibri" w:cstheme="minorHAnsi"/>
          <w:sz w:val="22"/>
        </w:rPr>
        <w:t>la</w:t>
      </w:r>
      <w:proofErr w:type="gramEnd"/>
      <w:r w:rsidRPr="00DA6A3D">
        <w:rPr>
          <w:rFonts w:ascii="Calibri" w:hAnsi="Calibri" w:cstheme="minorHAnsi"/>
          <w:sz w:val="22"/>
        </w:rPr>
        <w:t xml:space="preserve"> nécessité de protections particulières pour les préserver de tout risque</w:t>
      </w:r>
    </w:p>
    <w:p w14:paraId="6D8E591F" w14:textId="77777777" w:rsidR="00455615" w:rsidRPr="00DA6A3D" w:rsidRDefault="00455615" w:rsidP="00455615">
      <w:pPr>
        <w:tabs>
          <w:tab w:val="left" w:pos="8931"/>
        </w:tabs>
        <w:ind w:right="707" w:firstLine="708"/>
        <w:jc w:val="both"/>
        <w:rPr>
          <w:rFonts w:ascii="Calibri" w:hAnsi="Calibri" w:cstheme="minorHAnsi"/>
          <w:sz w:val="22"/>
        </w:rPr>
      </w:pPr>
    </w:p>
    <w:p w14:paraId="08FDF54C" w14:textId="77777777" w:rsidR="00455615" w:rsidRPr="00DA6A3D" w:rsidRDefault="00455615" w:rsidP="00455615">
      <w:pPr>
        <w:numPr>
          <w:ilvl w:val="0"/>
          <w:numId w:val="1"/>
        </w:numPr>
        <w:tabs>
          <w:tab w:val="left" w:pos="8931"/>
        </w:tabs>
        <w:ind w:right="707"/>
        <w:jc w:val="both"/>
        <w:rPr>
          <w:rFonts w:ascii="Calibri" w:hAnsi="Calibri" w:cstheme="minorHAnsi"/>
          <w:sz w:val="22"/>
        </w:rPr>
      </w:pPr>
      <w:proofErr w:type="gramStart"/>
      <w:r w:rsidRPr="00DA6A3D">
        <w:rPr>
          <w:rFonts w:ascii="Calibri" w:hAnsi="Calibri" w:cstheme="minorHAnsi"/>
          <w:sz w:val="22"/>
        </w:rPr>
        <w:t>le</w:t>
      </w:r>
      <w:proofErr w:type="gramEnd"/>
      <w:r w:rsidRPr="00DA6A3D">
        <w:rPr>
          <w:rFonts w:ascii="Calibri" w:hAnsi="Calibri" w:cstheme="minorHAnsi"/>
          <w:sz w:val="22"/>
        </w:rPr>
        <w:t xml:space="preserve"> respect de la continuité du service public qui peut rendre impropres les mesures de sécurité habituellement prises dans des contextes strictement privés (Ex : suspension d'activité le temps des travaux).</w:t>
      </w:r>
    </w:p>
    <w:p w14:paraId="11B821FB" w14:textId="77777777" w:rsidR="00455615" w:rsidRPr="00DA6A3D" w:rsidRDefault="00455615" w:rsidP="00455615">
      <w:pPr>
        <w:tabs>
          <w:tab w:val="left" w:pos="8931"/>
        </w:tabs>
        <w:ind w:right="707"/>
        <w:jc w:val="both"/>
        <w:rPr>
          <w:rFonts w:ascii="Calibri" w:hAnsi="Calibri" w:cstheme="minorHAnsi"/>
          <w:sz w:val="22"/>
        </w:rPr>
      </w:pPr>
    </w:p>
    <w:p w14:paraId="5FFC4497" w14:textId="77777777"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 xml:space="preserve">Il est donc demandé aux intervenants extérieurs d'apporter </w:t>
      </w:r>
      <w:r w:rsidRPr="00DA6A3D">
        <w:rPr>
          <w:rFonts w:ascii="Calibri" w:hAnsi="Calibri" w:cstheme="minorHAnsi"/>
          <w:b/>
          <w:sz w:val="22"/>
        </w:rPr>
        <w:t>la plus grande vigilance</w:t>
      </w:r>
      <w:r w:rsidRPr="00DA6A3D">
        <w:rPr>
          <w:rFonts w:ascii="Calibri" w:hAnsi="Calibri" w:cstheme="minorHAnsi"/>
          <w:sz w:val="22"/>
        </w:rPr>
        <w:t xml:space="preserve"> dans l'exercice de la mission qui leur est confiée </w:t>
      </w:r>
      <w:r w:rsidR="001677BF" w:rsidRPr="00DA6A3D">
        <w:rPr>
          <w:rFonts w:ascii="Calibri" w:hAnsi="Calibri" w:cstheme="minorHAnsi"/>
          <w:sz w:val="22"/>
        </w:rPr>
        <w:t xml:space="preserve">notamment vis à </w:t>
      </w:r>
      <w:proofErr w:type="gramStart"/>
      <w:r w:rsidR="001677BF" w:rsidRPr="00DA6A3D">
        <w:rPr>
          <w:rFonts w:ascii="Calibri" w:hAnsi="Calibri" w:cstheme="minorHAnsi"/>
          <w:sz w:val="22"/>
        </w:rPr>
        <w:t>vis</w:t>
      </w:r>
      <w:r w:rsidRPr="00DA6A3D">
        <w:rPr>
          <w:rFonts w:ascii="Calibri" w:hAnsi="Calibri" w:cstheme="minorHAnsi"/>
          <w:sz w:val="22"/>
        </w:rPr>
        <w:t>:</w:t>
      </w:r>
      <w:proofErr w:type="gramEnd"/>
    </w:p>
    <w:p w14:paraId="6BE04DB6" w14:textId="77777777" w:rsidR="00455615" w:rsidRPr="00DA6A3D" w:rsidRDefault="00455615" w:rsidP="00455615">
      <w:pPr>
        <w:tabs>
          <w:tab w:val="left" w:pos="8931"/>
        </w:tabs>
        <w:ind w:right="707"/>
        <w:jc w:val="both"/>
        <w:rPr>
          <w:rFonts w:ascii="Calibri" w:hAnsi="Calibri" w:cstheme="minorHAnsi"/>
          <w:sz w:val="22"/>
        </w:rPr>
      </w:pPr>
    </w:p>
    <w:p w14:paraId="17123ECC" w14:textId="77777777"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patients hospitalisés, valides, alités, à mobilité réduite, ou assistés (assistance respiratoire...),</w:t>
      </w:r>
    </w:p>
    <w:p w14:paraId="31FFDF5E" w14:textId="77777777" w:rsidR="00455615" w:rsidRPr="00DA6A3D" w:rsidRDefault="00455615" w:rsidP="00455615">
      <w:pPr>
        <w:tabs>
          <w:tab w:val="num" w:pos="851"/>
          <w:tab w:val="left" w:pos="8931"/>
        </w:tabs>
        <w:ind w:left="1134" w:right="707" w:hanging="141"/>
        <w:rPr>
          <w:rFonts w:ascii="Calibri" w:hAnsi="Calibri" w:cstheme="minorHAnsi"/>
          <w:sz w:val="22"/>
        </w:rPr>
      </w:pPr>
    </w:p>
    <w:p w14:paraId="4028E906" w14:textId="77777777"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visiteurs,</w:t>
      </w:r>
    </w:p>
    <w:p w14:paraId="7C8056C7" w14:textId="77777777" w:rsidR="00455615" w:rsidRPr="00DA6A3D" w:rsidRDefault="00455615" w:rsidP="00455615">
      <w:pPr>
        <w:tabs>
          <w:tab w:val="num" w:pos="851"/>
          <w:tab w:val="left" w:pos="8931"/>
        </w:tabs>
        <w:ind w:left="1134" w:right="707" w:hanging="141"/>
        <w:rPr>
          <w:rFonts w:ascii="Calibri" w:hAnsi="Calibri" w:cstheme="minorHAnsi"/>
          <w:sz w:val="22"/>
        </w:rPr>
      </w:pPr>
    </w:p>
    <w:p w14:paraId="628E1B0F" w14:textId="77777777" w:rsidR="00455615" w:rsidRPr="00DA6A3D" w:rsidRDefault="00455615" w:rsidP="00455615">
      <w:pPr>
        <w:pStyle w:val="Paragraphedeliste"/>
        <w:numPr>
          <w:ilvl w:val="0"/>
          <w:numId w:val="4"/>
        </w:numPr>
        <w:tabs>
          <w:tab w:val="left" w:pos="8931"/>
        </w:tabs>
        <w:ind w:right="707"/>
        <w:rPr>
          <w:rFonts w:ascii="Calibri" w:hAnsi="Calibri" w:cstheme="minorHAnsi"/>
          <w:sz w:val="22"/>
        </w:rPr>
      </w:pPr>
      <w:proofErr w:type="gramStart"/>
      <w:r w:rsidRPr="00DA6A3D">
        <w:rPr>
          <w:rFonts w:ascii="Calibri" w:hAnsi="Calibri" w:cstheme="minorHAnsi"/>
          <w:sz w:val="22"/>
        </w:rPr>
        <w:t>des</w:t>
      </w:r>
      <w:proofErr w:type="gramEnd"/>
      <w:r w:rsidRPr="00DA6A3D">
        <w:rPr>
          <w:rFonts w:ascii="Calibri" w:hAnsi="Calibri" w:cstheme="minorHAnsi"/>
          <w:sz w:val="22"/>
        </w:rPr>
        <w:t xml:space="preserve"> autres prestataires extérieurs.</w:t>
      </w:r>
    </w:p>
    <w:p w14:paraId="00B0F794" w14:textId="77777777" w:rsidR="00455615" w:rsidRPr="00DA6A3D" w:rsidRDefault="00455615" w:rsidP="00455615">
      <w:pPr>
        <w:tabs>
          <w:tab w:val="left" w:pos="8931"/>
        </w:tabs>
        <w:ind w:right="707"/>
        <w:jc w:val="both"/>
        <w:rPr>
          <w:rFonts w:ascii="Calibri" w:hAnsi="Calibri" w:cstheme="minorHAnsi"/>
          <w:sz w:val="22"/>
        </w:rPr>
      </w:pPr>
    </w:p>
    <w:p w14:paraId="2016962D" w14:textId="77777777"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PRINCIPAUX FACTEURS DE RISQUES PRESENTS EN MILIEU HOSPITALIER</w:t>
      </w:r>
    </w:p>
    <w:p w14:paraId="1D8BF2AD" w14:textId="77777777" w:rsidR="00455615" w:rsidRPr="00DA6A3D" w:rsidRDefault="00455615" w:rsidP="00455615">
      <w:pPr>
        <w:tabs>
          <w:tab w:val="left" w:pos="8931"/>
        </w:tabs>
        <w:ind w:right="707"/>
        <w:jc w:val="both"/>
        <w:rPr>
          <w:rFonts w:ascii="Calibri" w:hAnsi="Calibri" w:cstheme="minorHAnsi"/>
          <w:sz w:val="22"/>
        </w:rPr>
      </w:pPr>
    </w:p>
    <w:p w14:paraId="1CE989EA" w14:textId="77777777" w:rsidR="00455615" w:rsidRPr="00DA6A3D" w:rsidRDefault="00455615" w:rsidP="00455615">
      <w:pPr>
        <w:tabs>
          <w:tab w:val="left" w:pos="8931"/>
        </w:tabs>
        <w:ind w:right="707"/>
        <w:jc w:val="both"/>
        <w:rPr>
          <w:rFonts w:ascii="Calibri" w:hAnsi="Calibri" w:cstheme="minorHAnsi"/>
          <w:b/>
          <w:sz w:val="22"/>
          <w:u w:val="single"/>
        </w:rPr>
      </w:pPr>
      <w:r w:rsidRPr="00DA6A3D">
        <w:rPr>
          <w:rFonts w:ascii="Calibri" w:hAnsi="Calibri" w:cstheme="minorHAnsi"/>
          <w:b/>
          <w:sz w:val="22"/>
          <w:u w:val="single"/>
        </w:rPr>
        <w:t>Risques liés aux circulations</w:t>
      </w:r>
      <w:r w:rsidRPr="00DA6A3D">
        <w:rPr>
          <w:rFonts w:ascii="Calibri" w:hAnsi="Calibri" w:cstheme="minorHAnsi"/>
          <w:b/>
          <w:sz w:val="22"/>
        </w:rPr>
        <w:t xml:space="preserve"> :</w:t>
      </w:r>
    </w:p>
    <w:p w14:paraId="465C9489" w14:textId="77777777" w:rsidR="00455615" w:rsidRPr="00DA6A3D" w:rsidRDefault="00455615" w:rsidP="00455615">
      <w:pPr>
        <w:tabs>
          <w:tab w:val="left" w:pos="8931"/>
        </w:tabs>
        <w:ind w:right="707"/>
        <w:jc w:val="both"/>
        <w:rPr>
          <w:rFonts w:ascii="Calibri" w:hAnsi="Calibri" w:cstheme="minorHAnsi"/>
          <w:sz w:val="22"/>
        </w:rPr>
      </w:pPr>
    </w:p>
    <w:p w14:paraId="68BB28A4" w14:textId="77777777"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parfois intense, de véhicules :</w:t>
      </w:r>
    </w:p>
    <w:p w14:paraId="6F130E11" w14:textId="77777777" w:rsidR="00455615" w:rsidRPr="00DA6A3D" w:rsidRDefault="00455615" w:rsidP="00455615">
      <w:pPr>
        <w:tabs>
          <w:tab w:val="left" w:pos="8931"/>
        </w:tabs>
        <w:ind w:right="707"/>
        <w:jc w:val="both"/>
        <w:rPr>
          <w:rFonts w:ascii="Calibri" w:hAnsi="Calibri" w:cstheme="minorHAnsi"/>
          <w:sz w:val="22"/>
        </w:rPr>
      </w:pPr>
    </w:p>
    <w:p w14:paraId="490F90FF" w14:textId="77777777"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w:t>
      </w:r>
      <w:r w:rsidRPr="00DA6A3D">
        <w:rPr>
          <w:rFonts w:ascii="Calibri" w:hAnsi="Calibri" w:cstheme="minorHAnsi"/>
          <w:b/>
          <w:sz w:val="22"/>
          <w:u w:val="single"/>
        </w:rPr>
        <w:t>PRIORITAIRES</w:t>
      </w:r>
      <w:r w:rsidRPr="00DA6A3D">
        <w:rPr>
          <w:rFonts w:ascii="Calibri" w:hAnsi="Calibri" w:cstheme="minorHAnsi"/>
          <w:sz w:val="22"/>
        </w:rPr>
        <w:t xml:space="preserve"> des urgences comme les pompiers, SMUR, SAMU,</w:t>
      </w:r>
    </w:p>
    <w:p w14:paraId="753A52FC" w14:textId="77777777"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transports</w:t>
      </w:r>
      <w:proofErr w:type="gramEnd"/>
      <w:r w:rsidRPr="00DA6A3D">
        <w:rPr>
          <w:rFonts w:ascii="Calibri" w:hAnsi="Calibri" w:cstheme="minorHAnsi"/>
          <w:sz w:val="22"/>
        </w:rPr>
        <w:t xml:space="preserve"> sanitaires,</w:t>
      </w:r>
    </w:p>
    <w:p w14:paraId="598E9145" w14:textId="77777777"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publics ou privés,</w:t>
      </w:r>
    </w:p>
    <w:p w14:paraId="4D67EA7E" w14:textId="77777777"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véhicules</w:t>
      </w:r>
      <w:proofErr w:type="gramEnd"/>
      <w:r w:rsidRPr="00DA6A3D">
        <w:rPr>
          <w:rFonts w:ascii="Calibri" w:hAnsi="Calibri" w:cstheme="minorHAnsi"/>
          <w:sz w:val="22"/>
        </w:rPr>
        <w:t xml:space="preserve"> de transport de marchandises,</w:t>
      </w:r>
    </w:p>
    <w:p w14:paraId="269BC93A" w14:textId="77777777" w:rsidR="00455615" w:rsidRPr="00DA6A3D" w:rsidRDefault="00455615" w:rsidP="00455615">
      <w:pPr>
        <w:numPr>
          <w:ilvl w:val="0"/>
          <w:numId w:val="3"/>
        </w:numPr>
        <w:tabs>
          <w:tab w:val="left" w:pos="8931"/>
        </w:tabs>
        <w:ind w:right="707"/>
        <w:jc w:val="both"/>
        <w:rPr>
          <w:rFonts w:ascii="Calibri" w:hAnsi="Calibri" w:cstheme="minorHAnsi"/>
          <w:sz w:val="22"/>
        </w:rPr>
      </w:pPr>
      <w:proofErr w:type="gramStart"/>
      <w:r w:rsidRPr="00DA6A3D">
        <w:rPr>
          <w:rFonts w:ascii="Calibri" w:hAnsi="Calibri" w:cstheme="minorHAnsi"/>
          <w:sz w:val="22"/>
        </w:rPr>
        <w:t>cycles</w:t>
      </w:r>
      <w:proofErr w:type="gramEnd"/>
      <w:r w:rsidRPr="00DA6A3D">
        <w:rPr>
          <w:rFonts w:ascii="Calibri" w:hAnsi="Calibri" w:cstheme="minorHAnsi"/>
          <w:sz w:val="22"/>
        </w:rPr>
        <w:t>.</w:t>
      </w:r>
    </w:p>
    <w:p w14:paraId="41838DA9" w14:textId="77777777" w:rsidR="00455615" w:rsidRPr="00DA6A3D" w:rsidRDefault="00455615" w:rsidP="00455615">
      <w:pPr>
        <w:tabs>
          <w:tab w:val="left" w:pos="8931"/>
        </w:tabs>
        <w:ind w:right="707"/>
        <w:jc w:val="both"/>
        <w:rPr>
          <w:rFonts w:ascii="Calibri" w:hAnsi="Calibri" w:cstheme="minorHAnsi"/>
          <w:sz w:val="22"/>
        </w:rPr>
      </w:pPr>
    </w:p>
    <w:p w14:paraId="6EDE7332" w14:textId="77777777" w:rsidR="00455615"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Circulation de piétons : personnels, patients à mobilité et/ou à vision réduite, en fauteuil roulant, en lits, en brancard, personnes âgées et enfants.</w:t>
      </w:r>
    </w:p>
    <w:p w14:paraId="66F62718" w14:textId="77777777" w:rsidR="00F23DC2" w:rsidRPr="00DA6A3D" w:rsidRDefault="00F23DC2" w:rsidP="00455615">
      <w:pPr>
        <w:tabs>
          <w:tab w:val="left" w:pos="8931"/>
        </w:tabs>
        <w:ind w:right="707"/>
        <w:jc w:val="both"/>
        <w:rPr>
          <w:rFonts w:ascii="Calibri" w:hAnsi="Calibri" w:cstheme="minorHAnsi"/>
          <w:sz w:val="22"/>
        </w:rPr>
      </w:pPr>
    </w:p>
    <w:p w14:paraId="0C46AD25" w14:textId="77777777" w:rsidR="00455615" w:rsidRPr="00DA6A3D" w:rsidRDefault="00455615" w:rsidP="00455615">
      <w:pPr>
        <w:tabs>
          <w:tab w:val="left" w:pos="8931"/>
        </w:tabs>
        <w:ind w:right="707"/>
        <w:jc w:val="both"/>
        <w:rPr>
          <w:rFonts w:ascii="Calibri" w:hAnsi="Calibri" w:cstheme="minorHAnsi"/>
          <w:sz w:val="22"/>
        </w:rPr>
      </w:pPr>
    </w:p>
    <w:p w14:paraId="0E6D2DBA" w14:textId="77777777"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chimie, biologie et radiologie</w:t>
      </w:r>
      <w:r w:rsidRPr="00DA6A3D">
        <w:rPr>
          <w:rFonts w:ascii="Calibri" w:hAnsi="Calibri" w:cstheme="minorHAnsi"/>
          <w:b/>
          <w:sz w:val="22"/>
        </w:rPr>
        <w:t xml:space="preserve"> :</w:t>
      </w:r>
    </w:p>
    <w:p w14:paraId="0D7FDE6A" w14:textId="77777777" w:rsidR="00455615" w:rsidRPr="00DA6A3D" w:rsidRDefault="00455615" w:rsidP="00455615">
      <w:pPr>
        <w:tabs>
          <w:tab w:val="left" w:pos="8931"/>
        </w:tabs>
        <w:ind w:right="707"/>
        <w:jc w:val="both"/>
        <w:rPr>
          <w:rFonts w:ascii="Calibri" w:hAnsi="Calibri" w:cstheme="minorHAnsi"/>
          <w:sz w:val="22"/>
        </w:rPr>
      </w:pPr>
    </w:p>
    <w:p w14:paraId="7D843191" w14:textId="77777777"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lastRenderedPageBreak/>
        <w:t>Présence de produits chimiques, inflammables, explosifs, toxiques ou corrosifs en particulier dans les laboratoires et les pharmacies.</w:t>
      </w:r>
    </w:p>
    <w:p w14:paraId="536E7632" w14:textId="77777777" w:rsidR="00455615" w:rsidRPr="00DA6A3D" w:rsidRDefault="00455615" w:rsidP="00455615">
      <w:pPr>
        <w:tabs>
          <w:tab w:val="left" w:pos="8931"/>
        </w:tabs>
        <w:ind w:right="707"/>
        <w:jc w:val="both"/>
        <w:rPr>
          <w:rFonts w:ascii="Calibri" w:hAnsi="Calibri" w:cstheme="minorHAnsi"/>
          <w:sz w:val="22"/>
        </w:rPr>
      </w:pPr>
    </w:p>
    <w:p w14:paraId="4FB93301" w14:textId="77777777"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Présence de produits pharmaceutiques dans les pharmacies, dans les unités de soins et les unités d'explorations fonctionnelles.</w:t>
      </w:r>
    </w:p>
    <w:p w14:paraId="0EE69B36" w14:textId="77777777"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 xml:space="preserve">Présence d'agents pathogènes, virus, bactéries, matières </w:t>
      </w:r>
      <w:proofErr w:type="gramStart"/>
      <w:r w:rsidRPr="00DA6A3D">
        <w:rPr>
          <w:rFonts w:ascii="Calibri" w:hAnsi="Calibri" w:cstheme="minorHAnsi"/>
          <w:sz w:val="22"/>
        </w:rPr>
        <w:t>souillées,...</w:t>
      </w:r>
      <w:proofErr w:type="gramEnd"/>
      <w:r w:rsidRPr="00DA6A3D">
        <w:rPr>
          <w:rFonts w:ascii="Calibri" w:hAnsi="Calibri" w:cstheme="minorHAnsi"/>
          <w:sz w:val="22"/>
        </w:rPr>
        <w:t xml:space="preserve"> dans les unités de soins et laboratoires </w:t>
      </w:r>
    </w:p>
    <w:p w14:paraId="3FDD2508" w14:textId="77777777"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Rayonnement ionisants provoqués par des sources radioactives ou par des appareils générateurs de rayonnement (équipements de radiologie, ...) dans les services de radiologie et de radiothérapie.</w:t>
      </w:r>
    </w:p>
    <w:p w14:paraId="21E28983" w14:textId="77777777" w:rsidR="00455615" w:rsidRPr="00DA6A3D" w:rsidRDefault="00455615" w:rsidP="00455615">
      <w:pPr>
        <w:tabs>
          <w:tab w:val="left" w:pos="8931"/>
        </w:tabs>
        <w:ind w:right="707"/>
        <w:jc w:val="both"/>
        <w:rPr>
          <w:rFonts w:ascii="Calibri" w:hAnsi="Calibri" w:cstheme="minorHAnsi"/>
          <w:sz w:val="22"/>
        </w:rPr>
      </w:pPr>
    </w:p>
    <w:p w14:paraId="0AC225C2" w14:textId="77777777"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de matériels en fonctionnement</w:t>
      </w:r>
      <w:r w:rsidRPr="00DA6A3D">
        <w:rPr>
          <w:rFonts w:ascii="Calibri" w:hAnsi="Calibri" w:cstheme="minorHAnsi"/>
          <w:b/>
          <w:sz w:val="22"/>
        </w:rPr>
        <w:t xml:space="preserve"> :</w:t>
      </w:r>
    </w:p>
    <w:p w14:paraId="552F3BAC" w14:textId="77777777" w:rsidR="00455615" w:rsidRPr="00DA6A3D" w:rsidRDefault="00455615" w:rsidP="00455615">
      <w:pPr>
        <w:tabs>
          <w:tab w:val="left" w:pos="8931"/>
        </w:tabs>
        <w:ind w:right="707"/>
        <w:jc w:val="both"/>
        <w:rPr>
          <w:rFonts w:ascii="Calibri" w:hAnsi="Calibri" w:cstheme="minorHAnsi"/>
          <w:sz w:val="22"/>
        </w:rPr>
      </w:pPr>
    </w:p>
    <w:p w14:paraId="1011182B" w14:textId="77777777"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Appareillages médicaux (autoclave, centrifugeuse, ...) dans les unités de stérilisation.</w:t>
      </w:r>
    </w:p>
    <w:p w14:paraId="7AD8E58F" w14:textId="77777777" w:rsidR="00455615" w:rsidRPr="00DA6A3D" w:rsidRDefault="00455615" w:rsidP="00455615">
      <w:pPr>
        <w:tabs>
          <w:tab w:val="left" w:pos="8931"/>
        </w:tabs>
        <w:ind w:right="707"/>
        <w:jc w:val="both"/>
        <w:rPr>
          <w:rFonts w:ascii="Calibri" w:hAnsi="Calibri" w:cstheme="minorHAnsi"/>
          <w:sz w:val="22"/>
        </w:rPr>
      </w:pPr>
    </w:p>
    <w:p w14:paraId="6DEBAB23" w14:textId="77777777"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Installations et réseaux multiples (électricité, eaux, vapeur, aspiration médicale, gaz médicaux) dans l'ensemble des locaux.</w:t>
      </w:r>
    </w:p>
    <w:p w14:paraId="0511583A" w14:textId="77777777" w:rsidR="00455615" w:rsidRPr="00DA6A3D" w:rsidRDefault="00455615" w:rsidP="00455615">
      <w:pPr>
        <w:tabs>
          <w:tab w:val="left" w:pos="8931"/>
        </w:tabs>
        <w:ind w:right="707"/>
        <w:jc w:val="both"/>
        <w:rPr>
          <w:rFonts w:ascii="Calibri" w:hAnsi="Calibri" w:cstheme="minorHAnsi"/>
          <w:sz w:val="22"/>
        </w:rPr>
      </w:pPr>
    </w:p>
    <w:p w14:paraId="05725BF3" w14:textId="77777777" w:rsidR="00455615" w:rsidRPr="00DA6A3D" w:rsidRDefault="00455615" w:rsidP="00455615">
      <w:pPr>
        <w:tabs>
          <w:tab w:val="left" w:pos="8931"/>
        </w:tabs>
        <w:ind w:right="707"/>
        <w:jc w:val="both"/>
        <w:rPr>
          <w:rFonts w:ascii="Calibri" w:hAnsi="Calibri" w:cstheme="minorHAnsi"/>
          <w:sz w:val="22"/>
        </w:rPr>
      </w:pPr>
      <w:r w:rsidRPr="00DA6A3D">
        <w:rPr>
          <w:rFonts w:ascii="Calibri" w:hAnsi="Calibri" w:cstheme="minorHAnsi"/>
          <w:sz w:val="22"/>
        </w:rPr>
        <w:t>Générateurs ou sous-station de production d'énergie électrique, de vapeur, de chaleur, de gaz médicaux dont les locaux techniques sont généralement répartis sur l'ensemble de l'établissement.</w:t>
      </w:r>
    </w:p>
    <w:p w14:paraId="0F3E3992" w14:textId="77777777" w:rsidR="00455615" w:rsidRPr="00DA6A3D" w:rsidRDefault="00455615" w:rsidP="00455615">
      <w:pPr>
        <w:tabs>
          <w:tab w:val="left" w:pos="8931"/>
        </w:tabs>
        <w:ind w:right="707"/>
        <w:jc w:val="both"/>
        <w:rPr>
          <w:rFonts w:ascii="Calibri" w:hAnsi="Calibri" w:cstheme="minorHAnsi"/>
          <w:sz w:val="22"/>
        </w:rPr>
      </w:pPr>
    </w:p>
    <w:p w14:paraId="613343AB" w14:textId="77777777"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Risques liés à la présence d'installations particulières</w:t>
      </w:r>
      <w:r w:rsidRPr="00DA6A3D">
        <w:rPr>
          <w:rFonts w:ascii="Calibri" w:hAnsi="Calibri" w:cstheme="minorHAnsi"/>
          <w:b/>
          <w:sz w:val="22"/>
        </w:rPr>
        <w:t xml:space="preserve"> :</w:t>
      </w:r>
    </w:p>
    <w:p w14:paraId="06B7E8B7" w14:textId="77777777" w:rsidR="00455615" w:rsidRPr="00DA6A3D" w:rsidRDefault="00455615" w:rsidP="00455615">
      <w:pPr>
        <w:tabs>
          <w:tab w:val="left" w:pos="8931"/>
        </w:tabs>
        <w:ind w:right="707"/>
        <w:jc w:val="both"/>
        <w:rPr>
          <w:rFonts w:ascii="Calibri" w:hAnsi="Calibri" w:cstheme="minorHAnsi"/>
          <w:sz w:val="22"/>
        </w:rPr>
      </w:pPr>
    </w:p>
    <w:p w14:paraId="5867760B" w14:textId="77777777"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Buanderie,</w:t>
      </w:r>
    </w:p>
    <w:p w14:paraId="14285B5E" w14:textId="77777777"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Cuisine,</w:t>
      </w:r>
    </w:p>
    <w:p w14:paraId="6B45D0AE" w14:textId="77777777"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Ateliers d'entretien,</w:t>
      </w:r>
    </w:p>
    <w:p w14:paraId="70639181" w14:textId="77777777"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Stockages de gaz médicaux, fioul, essence,</w:t>
      </w:r>
    </w:p>
    <w:p w14:paraId="36D1EA17" w14:textId="77777777" w:rsidR="00455615" w:rsidRPr="00DA6A3D" w:rsidRDefault="00455615" w:rsidP="00455615">
      <w:pPr>
        <w:numPr>
          <w:ilvl w:val="0"/>
          <w:numId w:val="2"/>
        </w:numPr>
        <w:tabs>
          <w:tab w:val="left" w:pos="8931"/>
        </w:tabs>
        <w:ind w:right="707"/>
        <w:jc w:val="both"/>
        <w:rPr>
          <w:rFonts w:ascii="Calibri" w:hAnsi="Calibri" w:cstheme="minorHAnsi"/>
          <w:sz w:val="22"/>
        </w:rPr>
      </w:pPr>
      <w:r w:rsidRPr="00DA6A3D">
        <w:rPr>
          <w:rFonts w:ascii="Calibri" w:hAnsi="Calibri" w:cstheme="minorHAnsi"/>
          <w:sz w:val="22"/>
        </w:rPr>
        <w:t>Laboratoires d'analyse ou de recherche.</w:t>
      </w:r>
    </w:p>
    <w:p w14:paraId="2E0E414F" w14:textId="77777777" w:rsidR="00455615" w:rsidRPr="00DA6A3D" w:rsidRDefault="00455615" w:rsidP="00455615">
      <w:pPr>
        <w:tabs>
          <w:tab w:val="left" w:pos="8931"/>
        </w:tabs>
        <w:ind w:right="707"/>
        <w:jc w:val="both"/>
        <w:rPr>
          <w:rFonts w:ascii="Calibri" w:hAnsi="Calibri" w:cstheme="minorHAnsi"/>
          <w:sz w:val="22"/>
        </w:rPr>
      </w:pPr>
    </w:p>
    <w:p w14:paraId="73EC3C14" w14:textId="77777777" w:rsidR="00455615" w:rsidRPr="00DA6A3D" w:rsidRDefault="00455615" w:rsidP="00455615">
      <w:pPr>
        <w:tabs>
          <w:tab w:val="left" w:pos="8931"/>
        </w:tabs>
        <w:ind w:right="707"/>
        <w:jc w:val="both"/>
        <w:rPr>
          <w:rFonts w:ascii="Calibri" w:hAnsi="Calibri" w:cstheme="minorHAnsi"/>
          <w:b/>
          <w:sz w:val="22"/>
        </w:rPr>
      </w:pPr>
      <w:r w:rsidRPr="00DA6A3D">
        <w:rPr>
          <w:rFonts w:ascii="Calibri" w:hAnsi="Calibri" w:cstheme="minorHAnsi"/>
          <w:b/>
          <w:sz w:val="22"/>
          <w:u w:val="single"/>
        </w:rPr>
        <w:t xml:space="preserve">Risques liés à des interférences entre équipements techniques </w:t>
      </w:r>
      <w:r w:rsidRPr="00DA6A3D">
        <w:rPr>
          <w:rFonts w:ascii="Calibri" w:hAnsi="Calibri" w:cstheme="minorHAnsi"/>
          <w:b/>
          <w:sz w:val="22"/>
        </w:rPr>
        <w:t>:</w:t>
      </w:r>
    </w:p>
    <w:p w14:paraId="48C9B6F0" w14:textId="77777777" w:rsidR="00455615" w:rsidRPr="00DA6A3D" w:rsidRDefault="00455615" w:rsidP="00455615">
      <w:pPr>
        <w:tabs>
          <w:tab w:val="left" w:pos="8931"/>
        </w:tabs>
        <w:ind w:right="707"/>
        <w:jc w:val="both"/>
        <w:rPr>
          <w:rFonts w:ascii="Calibri" w:hAnsi="Calibri" w:cstheme="minorHAnsi"/>
          <w:sz w:val="22"/>
        </w:rPr>
      </w:pPr>
    </w:p>
    <w:p w14:paraId="7D7BEFC6" w14:textId="77777777" w:rsidR="00455615" w:rsidRPr="00DA6A3D" w:rsidRDefault="00455615" w:rsidP="00455615">
      <w:pPr>
        <w:numPr>
          <w:ilvl w:val="0"/>
          <w:numId w:val="1"/>
        </w:numPr>
        <w:tabs>
          <w:tab w:val="left" w:pos="8931"/>
        </w:tabs>
        <w:ind w:right="707"/>
        <w:jc w:val="both"/>
        <w:rPr>
          <w:rFonts w:ascii="Calibri" w:hAnsi="Calibri" w:cstheme="minorHAnsi"/>
          <w:sz w:val="22"/>
        </w:rPr>
      </w:pPr>
      <w:r w:rsidRPr="00DA6A3D">
        <w:rPr>
          <w:rFonts w:ascii="Calibri" w:hAnsi="Calibri" w:cstheme="minorHAnsi"/>
          <w:sz w:val="22"/>
        </w:rPr>
        <w:t>Certains matériels à proximité des appareils à Résonance Magnétique</w:t>
      </w:r>
    </w:p>
    <w:p w14:paraId="16AA6FED" w14:textId="77777777" w:rsidR="00455615" w:rsidRPr="00DA6A3D" w:rsidRDefault="00455615" w:rsidP="00455615">
      <w:pPr>
        <w:numPr>
          <w:ilvl w:val="0"/>
          <w:numId w:val="1"/>
        </w:numPr>
        <w:tabs>
          <w:tab w:val="left" w:pos="8931"/>
        </w:tabs>
        <w:ind w:right="707"/>
        <w:rPr>
          <w:rFonts w:ascii="Calibri" w:hAnsi="Calibri" w:cstheme="minorHAnsi"/>
          <w:sz w:val="22"/>
        </w:rPr>
      </w:pPr>
      <w:r w:rsidRPr="00DA6A3D">
        <w:rPr>
          <w:rFonts w:ascii="Calibri" w:hAnsi="Calibri" w:cstheme="minorHAnsi"/>
          <w:sz w:val="22"/>
        </w:rPr>
        <w:t>Interférences hertziennes</w:t>
      </w:r>
      <w:r w:rsidRPr="00DA6A3D">
        <w:rPr>
          <w:rFonts w:ascii="Calibri" w:eastAsia="PMingLiU" w:hAnsi="Calibri" w:cstheme="minorHAnsi"/>
          <w:sz w:val="22"/>
        </w:rPr>
        <w:br/>
      </w:r>
      <w:r w:rsidRPr="00DA6A3D">
        <w:rPr>
          <w:rFonts w:ascii="Calibri" w:hAnsi="Calibri" w:cstheme="minorHAnsi"/>
          <w:sz w:val="22"/>
        </w:rPr>
        <w:t>Ex : le téléphone mobile à cellule</w:t>
      </w:r>
    </w:p>
    <w:p w14:paraId="23948747" w14:textId="77777777" w:rsidR="0092504B" w:rsidRPr="00DA6A3D" w:rsidRDefault="0092504B">
      <w:pPr>
        <w:rPr>
          <w:sz w:val="22"/>
        </w:rPr>
      </w:pPr>
    </w:p>
    <w:sectPr w:rsidR="0092504B" w:rsidRPr="00DA6A3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9F9CE" w14:textId="77777777" w:rsidR="0002042B" w:rsidRDefault="0002042B" w:rsidP="0002042B">
      <w:r>
        <w:separator/>
      </w:r>
    </w:p>
  </w:endnote>
  <w:endnote w:type="continuationSeparator" w:id="0">
    <w:p w14:paraId="6D8853A3" w14:textId="77777777" w:rsidR="0002042B" w:rsidRDefault="0002042B" w:rsidP="0002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A710" w14:textId="77777777" w:rsidR="00D061EA" w:rsidRDefault="00D061E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412798"/>
      <w:docPartObj>
        <w:docPartGallery w:val="Page Numbers (Bottom of Page)"/>
        <w:docPartUnique/>
      </w:docPartObj>
    </w:sdtPr>
    <w:sdtEndPr/>
    <w:sdtContent>
      <w:p w14:paraId="317658FA" w14:textId="77777777" w:rsidR="0002042B" w:rsidRDefault="0002042B" w:rsidP="0002042B">
        <w:pPr>
          <w:pStyle w:val="Pieddepage"/>
          <w:jc w:val="right"/>
        </w:pPr>
        <w:r>
          <w:fldChar w:fldCharType="begin"/>
        </w:r>
        <w:r>
          <w:instrText>PAGE   \* MERGEFORMAT</w:instrText>
        </w:r>
        <w:r>
          <w:fldChar w:fldCharType="separate"/>
        </w:r>
        <w:r w:rsidR="00F67A88">
          <w:rPr>
            <w:noProof/>
          </w:rPr>
          <w:t>1</w:t>
        </w:r>
        <w:r>
          <w:fldChar w:fldCharType="end"/>
        </w:r>
        <w:r>
          <w:t>/2</w:t>
        </w:r>
      </w:p>
    </w:sdtContent>
  </w:sdt>
  <w:p w14:paraId="2440418B" w14:textId="77777777" w:rsidR="0002042B" w:rsidRDefault="0002042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BB39D" w14:textId="77777777" w:rsidR="00D061EA" w:rsidRDefault="00D061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6AE1A" w14:textId="77777777" w:rsidR="0002042B" w:rsidRDefault="0002042B" w:rsidP="0002042B">
      <w:r>
        <w:separator/>
      </w:r>
    </w:p>
  </w:footnote>
  <w:footnote w:type="continuationSeparator" w:id="0">
    <w:p w14:paraId="3095917A" w14:textId="77777777" w:rsidR="0002042B" w:rsidRDefault="0002042B" w:rsidP="00020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AAE24" w14:textId="77777777" w:rsidR="00D061EA" w:rsidRDefault="00D061E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68B3F" w14:textId="6F253A9F" w:rsidR="0002042B" w:rsidRPr="000B1D1D" w:rsidRDefault="00FD1444" w:rsidP="004F3D1C">
    <w:pPr>
      <w:tabs>
        <w:tab w:val="center" w:pos="4182"/>
        <w:tab w:val="left" w:pos="8931"/>
      </w:tabs>
      <w:ind w:right="707"/>
      <w:jc w:val="center"/>
      <w:rPr>
        <w:rFonts w:cstheme="minorHAnsi"/>
        <w:b/>
        <w:sz w:val="28"/>
      </w:rPr>
    </w:pPr>
    <w:ins w:id="2" w:author="NONY, Christine" w:date="2026-01-07T14:57:00Z">
      <w:r>
        <w:rPr>
          <w:noProof/>
        </w:rPr>
        <w:drawing>
          <wp:inline distT="0" distB="0" distL="0" distR="0" wp14:anchorId="0246C885" wp14:editId="6CE69F02">
            <wp:extent cx="5760720" cy="445334"/>
            <wp:effectExtent l="0" t="0" r="0" b="0"/>
            <wp:docPr id="8"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1"/>
                    <a:stretch>
                      <a:fillRect/>
                    </a:stretch>
                  </pic:blipFill>
                  <pic:spPr>
                    <a:xfrm>
                      <a:off x="0" y="0"/>
                      <a:ext cx="5760720" cy="445334"/>
                    </a:xfrm>
                    <a:prstGeom prst="rect">
                      <a:avLst/>
                    </a:prstGeom>
                  </pic:spPr>
                </pic:pic>
              </a:graphicData>
            </a:graphic>
          </wp:inline>
        </w:drawing>
      </w:r>
    </w:ins>
  </w:p>
  <w:p w14:paraId="19D8E2FB" w14:textId="77777777" w:rsidR="0002042B" w:rsidRDefault="0002042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812F3" w14:textId="77777777" w:rsidR="00D061EA" w:rsidRDefault="00D061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860391"/>
    <w:multiLevelType w:val="hybridMultilevel"/>
    <w:tmpl w:val="26921DBC"/>
    <w:lvl w:ilvl="0" w:tplc="A5B46E7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FA407A"/>
    <w:multiLevelType w:val="hybridMultilevel"/>
    <w:tmpl w:val="702CE5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2" w15:restartNumberingAfterBreak="0">
    <w:nsid w:val="5E5076DE"/>
    <w:multiLevelType w:val="hybridMultilevel"/>
    <w:tmpl w:val="D4FAFC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abstractNum w:abstractNumId="3" w15:restartNumberingAfterBreak="0">
    <w:nsid w:val="63C842D4"/>
    <w:multiLevelType w:val="hybridMultilevel"/>
    <w:tmpl w:val="176CE7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Marlett" w:hAnsi="Marlett"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Marlett" w:hAnsi="Marlett"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Marlett" w:hAnsi="Marlett" w:hint="default"/>
      </w:rPr>
    </w:lvl>
  </w:abstractNum>
  <w:num w:numId="1" w16cid:durableId="1073314015">
    <w:abstractNumId w:val="1"/>
  </w:num>
  <w:num w:numId="2" w16cid:durableId="1861384353">
    <w:abstractNumId w:val="2"/>
  </w:num>
  <w:num w:numId="3" w16cid:durableId="2008558140">
    <w:abstractNumId w:val="3"/>
  </w:num>
  <w:num w:numId="4" w16cid:durableId="92179639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ONY, Christine">
    <w15:presenceInfo w15:providerId="AD" w15:userId="S-1-5-21-1292428093-854245398-725345543-25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882"/>
    <w:rsid w:val="0002042B"/>
    <w:rsid w:val="001677BF"/>
    <w:rsid w:val="00171AB6"/>
    <w:rsid w:val="00455615"/>
    <w:rsid w:val="004D19DA"/>
    <w:rsid w:val="004E0FBA"/>
    <w:rsid w:val="004F3D1C"/>
    <w:rsid w:val="005E57A4"/>
    <w:rsid w:val="008C5E1B"/>
    <w:rsid w:val="008D5FCA"/>
    <w:rsid w:val="0092504B"/>
    <w:rsid w:val="00A70882"/>
    <w:rsid w:val="00AC3E1A"/>
    <w:rsid w:val="00B94B39"/>
    <w:rsid w:val="00C77677"/>
    <w:rsid w:val="00D061EA"/>
    <w:rsid w:val="00D23696"/>
    <w:rsid w:val="00D3507C"/>
    <w:rsid w:val="00DA6A3D"/>
    <w:rsid w:val="00DB7602"/>
    <w:rsid w:val="00F23DC2"/>
    <w:rsid w:val="00F67A88"/>
    <w:rsid w:val="00FD144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437B92"/>
  <w15:docId w15:val="{140D0BB1-0DC1-4206-929E-EC3A52FA6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615"/>
    <w:pPr>
      <w:spacing w:after="0" w:line="240" w:lineRule="auto"/>
    </w:pPr>
    <w:rPr>
      <w:rFonts w:eastAsia="Times New Roman" w:cs="Times New Roman"/>
      <w:sz w:val="24"/>
      <w:lang w:eastAsia="fr-FR"/>
    </w:rPr>
  </w:style>
  <w:style w:type="paragraph" w:styleId="Titre1">
    <w:name w:val="heading 1"/>
    <w:basedOn w:val="Normal"/>
    <w:next w:val="Normal"/>
    <w:link w:val="Titre1Car"/>
    <w:qFormat/>
    <w:rsid w:val="00455615"/>
    <w:pPr>
      <w:keepNext/>
      <w:spacing w:before="240" w:after="60"/>
      <w:outlineLvl w:val="0"/>
    </w:pPr>
    <w:rPr>
      <w:b/>
      <w:b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55615"/>
    <w:rPr>
      <w:rFonts w:eastAsia="Times New Roman" w:cs="Times New Roman"/>
      <w:b/>
      <w:bCs/>
      <w:kern w:val="28"/>
      <w:sz w:val="26"/>
      <w:szCs w:val="26"/>
      <w:lang w:eastAsia="fr-FR"/>
    </w:rPr>
  </w:style>
  <w:style w:type="paragraph" w:styleId="Paragraphedeliste">
    <w:name w:val="List Paragraph"/>
    <w:basedOn w:val="Normal"/>
    <w:uiPriority w:val="34"/>
    <w:qFormat/>
    <w:rsid w:val="00455615"/>
    <w:pPr>
      <w:ind w:left="720"/>
      <w:contextualSpacing/>
    </w:pPr>
  </w:style>
  <w:style w:type="paragraph" w:styleId="En-tte">
    <w:name w:val="header"/>
    <w:basedOn w:val="Normal"/>
    <w:link w:val="En-tteCar"/>
    <w:uiPriority w:val="99"/>
    <w:unhideWhenUsed/>
    <w:rsid w:val="0002042B"/>
    <w:pPr>
      <w:tabs>
        <w:tab w:val="center" w:pos="4536"/>
        <w:tab w:val="right" w:pos="9072"/>
      </w:tabs>
    </w:pPr>
  </w:style>
  <w:style w:type="character" w:customStyle="1" w:styleId="En-tteCar">
    <w:name w:val="En-tête Car"/>
    <w:basedOn w:val="Policepardfaut"/>
    <w:link w:val="En-tte"/>
    <w:uiPriority w:val="99"/>
    <w:rsid w:val="0002042B"/>
    <w:rPr>
      <w:rFonts w:eastAsia="Times New Roman" w:cs="Times New Roman"/>
      <w:sz w:val="24"/>
      <w:lang w:eastAsia="fr-FR"/>
    </w:rPr>
  </w:style>
  <w:style w:type="paragraph" w:styleId="Pieddepage">
    <w:name w:val="footer"/>
    <w:basedOn w:val="Normal"/>
    <w:link w:val="PieddepageCar"/>
    <w:uiPriority w:val="99"/>
    <w:unhideWhenUsed/>
    <w:rsid w:val="0002042B"/>
    <w:pPr>
      <w:tabs>
        <w:tab w:val="center" w:pos="4536"/>
        <w:tab w:val="right" w:pos="9072"/>
      </w:tabs>
    </w:pPr>
  </w:style>
  <w:style w:type="character" w:customStyle="1" w:styleId="PieddepageCar">
    <w:name w:val="Pied de page Car"/>
    <w:basedOn w:val="Policepardfaut"/>
    <w:link w:val="Pieddepage"/>
    <w:uiPriority w:val="99"/>
    <w:rsid w:val="0002042B"/>
    <w:rPr>
      <w:rFonts w:eastAsia="Times New Roman" w:cs="Times New Roman"/>
      <w:sz w:val="24"/>
      <w:lang w:eastAsia="fr-FR"/>
    </w:rPr>
  </w:style>
  <w:style w:type="paragraph" w:styleId="Textedebulles">
    <w:name w:val="Balloon Text"/>
    <w:basedOn w:val="Normal"/>
    <w:link w:val="TextedebullesCar"/>
    <w:uiPriority w:val="99"/>
    <w:semiHidden/>
    <w:unhideWhenUsed/>
    <w:rsid w:val="0002042B"/>
    <w:rPr>
      <w:rFonts w:ascii="Tahoma" w:hAnsi="Tahoma" w:cs="Tahoma"/>
      <w:sz w:val="16"/>
      <w:szCs w:val="16"/>
    </w:rPr>
  </w:style>
  <w:style w:type="character" w:customStyle="1" w:styleId="TextedebullesCar">
    <w:name w:val="Texte de bulles Car"/>
    <w:basedOn w:val="Policepardfaut"/>
    <w:link w:val="Textedebulles"/>
    <w:uiPriority w:val="99"/>
    <w:semiHidden/>
    <w:rsid w:val="0002042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471</Words>
  <Characters>2593</Characters>
  <Application>Microsoft Office Word</Application>
  <DocSecurity>0</DocSecurity>
  <Lines>21</Lines>
  <Paragraphs>6</Paragraphs>
  <ScaleCrop>false</ScaleCrop>
  <Company>Hospices Civils de Lyon</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NONY, Christine</dc:creator>
  <cp:keywords/>
  <dc:description/>
  <cp:lastModifiedBy>BERTON, Chemmama</cp:lastModifiedBy>
  <cp:revision>18</cp:revision>
  <dcterms:created xsi:type="dcterms:W3CDTF">2018-11-27T09:30:00Z</dcterms:created>
  <dcterms:modified xsi:type="dcterms:W3CDTF">2026-01-29T07:29:00Z</dcterms:modified>
</cp:coreProperties>
</file>